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0826" w:rsidRPr="00FD26F2" w:rsidRDefault="007727CB" w:rsidP="007727CB">
      <w:pPr>
        <w:jc w:val="center"/>
        <w:rPr>
          <w:ins w:id="0" w:author="William R Cairns" w:date="2012-09-06T12:32:00Z"/>
          <w:rFonts w:ascii="Arial" w:hAnsi="Arial" w:cs="Arial"/>
          <w:sz w:val="24"/>
          <w:szCs w:val="24"/>
          <w:lang w:val="en-US"/>
        </w:rPr>
      </w:pPr>
      <w:del w:id="1" w:author="William R Cairns" w:date="2012-09-06T12:32:00Z">
        <w:r w:rsidRPr="00FD26F2" w:rsidDel="00640826">
          <w:rPr>
            <w:rFonts w:ascii="Arial" w:hAnsi="Arial" w:cs="Arial"/>
            <w:sz w:val="24"/>
            <w:szCs w:val="24"/>
            <w:lang w:val="en-US"/>
          </w:rPr>
          <w:delText xml:space="preserve">Draft </w:delText>
        </w:r>
      </w:del>
      <w:r w:rsidRPr="00FD26F2">
        <w:rPr>
          <w:rFonts w:ascii="Arial" w:hAnsi="Arial" w:cs="Arial"/>
          <w:sz w:val="24"/>
          <w:szCs w:val="24"/>
          <w:lang w:val="en-US"/>
        </w:rPr>
        <w:t>Terms of Reference</w:t>
      </w:r>
      <w:del w:id="2" w:author="William R Cairns" w:date="2012-09-06T12:32:00Z">
        <w:r w:rsidR="006108F0" w:rsidRPr="00FD26F2" w:rsidDel="00640826">
          <w:rPr>
            <w:rFonts w:ascii="Arial" w:hAnsi="Arial" w:cs="Arial"/>
            <w:sz w:val="24"/>
            <w:szCs w:val="24"/>
            <w:lang w:val="en-US"/>
          </w:rPr>
          <w:delText xml:space="preserve"> (ToR)</w:delText>
        </w:r>
      </w:del>
    </w:p>
    <w:p w:rsidR="00640826" w:rsidRPr="00FD26F2" w:rsidRDefault="007727CB" w:rsidP="007727CB">
      <w:pPr>
        <w:jc w:val="center"/>
        <w:rPr>
          <w:ins w:id="3" w:author="William R Cairns" w:date="2012-09-06T12:32:00Z"/>
          <w:rFonts w:ascii="Arial" w:hAnsi="Arial" w:cs="Arial"/>
          <w:sz w:val="24"/>
          <w:szCs w:val="24"/>
          <w:lang w:val="en-US"/>
        </w:rPr>
      </w:pPr>
      <w:del w:id="4" w:author="William R Cairns" w:date="2012-09-06T12:32:00Z">
        <w:r w:rsidRPr="00FD26F2" w:rsidDel="00640826">
          <w:rPr>
            <w:rFonts w:ascii="Arial" w:hAnsi="Arial" w:cs="Arial"/>
            <w:sz w:val="24"/>
            <w:szCs w:val="24"/>
            <w:lang w:val="en-US"/>
          </w:rPr>
          <w:delText xml:space="preserve"> </w:delText>
        </w:r>
      </w:del>
      <w:proofErr w:type="gramStart"/>
      <w:r w:rsidRPr="00FD26F2">
        <w:rPr>
          <w:rFonts w:ascii="Arial" w:hAnsi="Arial" w:cs="Arial"/>
          <w:sz w:val="24"/>
          <w:szCs w:val="24"/>
          <w:lang w:val="en-US"/>
        </w:rPr>
        <w:t>for</w:t>
      </w:r>
      <w:proofErr w:type="gramEnd"/>
      <w:r w:rsidRPr="00FD26F2">
        <w:rPr>
          <w:rFonts w:ascii="Arial" w:hAnsi="Arial" w:cs="Arial"/>
          <w:sz w:val="24"/>
          <w:szCs w:val="24"/>
          <w:lang w:val="en-US"/>
        </w:rPr>
        <w:t xml:space="preserve"> </w:t>
      </w:r>
      <w:r w:rsidR="006108F0" w:rsidRPr="00FD26F2">
        <w:rPr>
          <w:rFonts w:ascii="Arial" w:hAnsi="Arial" w:cs="Arial"/>
          <w:sz w:val="24"/>
          <w:szCs w:val="24"/>
          <w:lang w:val="en-US"/>
        </w:rPr>
        <w:t>the</w:t>
      </w:r>
      <w:del w:id="5" w:author="William R Cairns" w:date="2012-09-06T12:32:00Z">
        <w:r w:rsidR="006108F0" w:rsidRPr="00FD26F2" w:rsidDel="00640826">
          <w:rPr>
            <w:rFonts w:ascii="Arial" w:hAnsi="Arial" w:cs="Arial"/>
            <w:sz w:val="24"/>
            <w:szCs w:val="24"/>
            <w:lang w:val="en-US"/>
          </w:rPr>
          <w:delText xml:space="preserve"> </w:delText>
        </w:r>
        <w:r w:rsidRPr="00FD26F2" w:rsidDel="00640826">
          <w:rPr>
            <w:rFonts w:ascii="Arial" w:hAnsi="Arial" w:cs="Arial"/>
            <w:sz w:val="24"/>
            <w:szCs w:val="24"/>
            <w:lang w:val="en-US"/>
          </w:rPr>
          <w:delText xml:space="preserve">IALA </w:delText>
        </w:r>
      </w:del>
    </w:p>
    <w:p w:rsidR="007727CB" w:rsidRPr="00FD26F2" w:rsidRDefault="009B4236" w:rsidP="007727CB">
      <w:pPr>
        <w:jc w:val="center"/>
        <w:rPr>
          <w:rFonts w:ascii="Arial" w:hAnsi="Arial" w:cs="Arial"/>
          <w:sz w:val="24"/>
          <w:szCs w:val="24"/>
          <w:lang w:val="en-US"/>
        </w:rPr>
      </w:pPr>
      <w:ins w:id="6" w:author="William R Cairns" w:date="2012-09-06T12:35:00Z">
        <w:r>
          <w:rPr>
            <w:rFonts w:ascii="Arial" w:hAnsi="Arial" w:cs="Arial"/>
            <w:sz w:val="24"/>
            <w:szCs w:val="24"/>
            <w:lang w:val="en-US"/>
          </w:rPr>
          <w:t xml:space="preserve">Communications and </w:t>
        </w:r>
      </w:ins>
      <w:ins w:id="7" w:author="William R Cairns" w:date="2012-09-06T12:52:00Z">
        <w:r>
          <w:rPr>
            <w:rFonts w:ascii="Arial" w:hAnsi="Arial" w:cs="Arial"/>
            <w:sz w:val="24"/>
            <w:szCs w:val="24"/>
            <w:lang w:val="en-US"/>
          </w:rPr>
          <w:t>Information Systems</w:t>
        </w:r>
      </w:ins>
      <w:del w:id="8" w:author="William R Cairns" w:date="2012-09-06T12:52:00Z">
        <w:r>
          <w:rPr>
            <w:rFonts w:ascii="Arial" w:hAnsi="Arial" w:cs="Arial"/>
            <w:sz w:val="24"/>
            <w:szCs w:val="24"/>
            <w:lang w:val="en-US"/>
          </w:rPr>
          <w:delText>AIS Technical</w:delText>
        </w:r>
      </w:del>
      <w:r>
        <w:rPr>
          <w:rFonts w:ascii="Arial" w:hAnsi="Arial" w:cs="Arial"/>
          <w:sz w:val="24"/>
          <w:szCs w:val="24"/>
          <w:lang w:val="en-US"/>
        </w:rPr>
        <w:t xml:space="preserve"> WG</w:t>
      </w:r>
    </w:p>
    <w:p w:rsidR="00E464F3" w:rsidRPr="00FD26F2" w:rsidDel="00640826" w:rsidRDefault="009B4236" w:rsidP="007727CB">
      <w:pPr>
        <w:jc w:val="center"/>
        <w:rPr>
          <w:del w:id="9" w:author="William R Cairns" w:date="2012-09-06T12:32:00Z"/>
          <w:rFonts w:ascii="Arial" w:hAnsi="Arial" w:cs="Arial"/>
          <w:sz w:val="24"/>
          <w:szCs w:val="24"/>
          <w:lang w:val="en-US"/>
        </w:rPr>
      </w:pPr>
      <w:del w:id="10" w:author="William R Cairns" w:date="2012-09-06T12:32:00Z">
        <w:r>
          <w:rPr>
            <w:rFonts w:ascii="Arial" w:hAnsi="Arial" w:cs="Arial"/>
            <w:sz w:val="24"/>
            <w:szCs w:val="24"/>
            <w:lang w:val="en-US"/>
          </w:rPr>
          <w:delText>for the work period 2010-2014</w:delText>
        </w:r>
      </w:del>
    </w:p>
    <w:p w:rsidR="007727CB" w:rsidRPr="00FD26F2" w:rsidRDefault="007727CB" w:rsidP="007727CB">
      <w:pPr>
        <w:jc w:val="center"/>
        <w:rPr>
          <w:rFonts w:ascii="Arial" w:hAnsi="Arial" w:cs="Arial"/>
          <w:sz w:val="24"/>
          <w:szCs w:val="24"/>
          <w:lang w:val="en-US"/>
        </w:rPr>
      </w:pPr>
    </w:p>
    <w:p w:rsidR="00640826" w:rsidRPr="00FD26F2" w:rsidRDefault="007727CB" w:rsidP="00640826">
      <w:pPr>
        <w:pStyle w:val="BodyText"/>
        <w:jc w:val="both"/>
        <w:rPr>
          <w:ins w:id="11" w:author="William R Cairns" w:date="2012-09-06T12:36:00Z"/>
        </w:rPr>
      </w:pPr>
      <w:r w:rsidRPr="00FD26F2">
        <w:rPr>
          <w:b/>
          <w:u w:val="single"/>
        </w:rPr>
        <w:t>Introduction</w:t>
      </w:r>
      <w:del w:id="12" w:author="William R Cairns" w:date="2012-09-06T12:45:00Z">
        <w:r w:rsidRPr="00FD26F2" w:rsidDel="00742B17">
          <w:delText>.</w:delText>
        </w:r>
      </w:del>
      <w:r w:rsidRPr="00FD26F2">
        <w:t xml:space="preserve"> </w:t>
      </w:r>
    </w:p>
    <w:p w:rsidR="00640826" w:rsidRPr="00FD26F2" w:rsidRDefault="00640826" w:rsidP="00742B17">
      <w:pPr>
        <w:pStyle w:val="BodyText"/>
        <w:jc w:val="both"/>
        <w:rPr>
          <w:ins w:id="13" w:author="William R Cairns" w:date="2012-09-06T12:37:00Z"/>
        </w:rPr>
      </w:pPr>
      <w:ins w:id="14" w:author="William R Cairns" w:date="2012-09-06T12:35:00Z">
        <w:r w:rsidRPr="00FD26F2">
          <w:rPr>
            <w:color w:val="000000"/>
          </w:rPr>
          <w:t xml:space="preserve">Communications was </w:t>
        </w:r>
        <w:proofErr w:type="spellStart"/>
        <w:r w:rsidRPr="00FD26F2">
          <w:rPr>
            <w:color w:val="000000"/>
          </w:rPr>
          <w:t>recognised</w:t>
        </w:r>
        <w:proofErr w:type="spellEnd"/>
        <w:r w:rsidRPr="00FD26F2">
          <w:rPr>
            <w:color w:val="000000"/>
          </w:rPr>
          <w:t xml:space="preserve"> as one of the three fundamental components required for e-Navigation to succeed (together with ENCs </w:t>
        </w:r>
      </w:ins>
      <w:ins w:id="15" w:author="William R Cairns" w:date="2012-09-06T12:36:00Z">
        <w:r w:rsidR="009B4236">
          <w:rPr>
            <w:color w:val="000000"/>
          </w:rPr>
          <w:t>and</w:t>
        </w:r>
      </w:ins>
      <w:ins w:id="16" w:author="William R Cairns" w:date="2012-09-06T12:35:00Z">
        <w:r w:rsidR="009B4236">
          <w:rPr>
            <w:color w:val="000000"/>
          </w:rPr>
          <w:t xml:space="preserve"> redundant position-fixing).  </w:t>
        </w:r>
      </w:ins>
      <w:moveFromRangeStart w:id="17" w:author="Nick Ward" w:date="2012-09-10T14:48:00Z" w:name="move335051866"/>
      <w:moveFrom w:id="18" w:author="Nick Ward" w:date="2012-09-10T14:48:00Z">
        <w:ins w:id="19" w:author="William R Cairns" w:date="2012-09-06T12:35:00Z">
          <w:r w:rsidR="009B4236">
            <w:rPr>
              <w:color w:val="000000"/>
            </w:rPr>
            <w:t xml:space="preserve">The Communications Working Group was established at e-NAV 4 to develop an </w:t>
          </w:r>
          <w:r w:rsidR="009B4236">
            <w:t>IALA World-Wide Radio Communication Plan (IALA WWRCP); and to study and provide guidance on existing and developing communications and information technology systems to support eNavigation</w:t>
          </w:r>
          <w:r w:rsidR="009B4236">
            <w:rPr>
              <w:color w:val="000000"/>
            </w:rPr>
            <w:t xml:space="preserve">.  </w:t>
          </w:r>
        </w:ins>
      </w:moveFrom>
      <w:moveFromRangeEnd w:id="17"/>
      <w:del w:id="20" w:author="William R Cairns" w:date="2012-09-06T12:37:00Z">
        <w:r w:rsidR="009B4236">
          <w:delText xml:space="preserve">IALA has since </w:delText>
        </w:r>
      </w:del>
      <w:ins w:id="21" w:author="William R Cairns" w:date="2012-09-06T12:37:00Z">
        <w:r w:rsidR="009B4236">
          <w:t xml:space="preserve">Since </w:t>
        </w:r>
      </w:ins>
      <w:r w:rsidR="009B4236">
        <w:t>1995</w:t>
      </w:r>
      <w:ins w:id="22" w:author="William R Cairns" w:date="2012-09-06T12:37:00Z">
        <w:r w:rsidR="009B4236">
          <w:t>,</w:t>
        </w:r>
      </w:ins>
      <w:r w:rsidR="009B4236">
        <w:t xml:space="preserve"> </w:t>
      </w:r>
      <w:ins w:id="23" w:author="William R Cairns" w:date="2012-09-06T12:37:00Z">
        <w:r w:rsidR="009B4236">
          <w:t xml:space="preserve">IALA has </w:t>
        </w:r>
      </w:ins>
      <w:r w:rsidR="009B4236">
        <w:t xml:space="preserve">had an important role </w:t>
      </w:r>
      <w:del w:id="24" w:author="William R Cairns" w:date="2012-09-06T12:38:00Z">
        <w:r w:rsidR="009B4236">
          <w:delText xml:space="preserve">for </w:delText>
        </w:r>
      </w:del>
      <w:ins w:id="25" w:author="William R Cairns" w:date="2012-09-06T12:38:00Z">
        <w:r w:rsidR="009B4236">
          <w:t xml:space="preserve">in </w:t>
        </w:r>
      </w:ins>
      <w:r w:rsidR="009B4236">
        <w:t xml:space="preserve">the development and implementation of AIS. The work has been organized in different ways over time and </w:t>
      </w:r>
      <w:del w:id="26" w:author="William R Cairns" w:date="2012-09-06T12:38:00Z">
        <w:r w:rsidR="006C5A39" w:rsidRPr="00FD26F2">
          <w:delText xml:space="preserve">is </w:delText>
        </w:r>
      </w:del>
      <w:r w:rsidR="006C5A39" w:rsidRPr="00FD26F2">
        <w:t xml:space="preserve">since 2006 </w:t>
      </w:r>
      <w:ins w:id="27" w:author="William R Cairns" w:date="2012-09-06T12:38:00Z">
        <w:r w:rsidR="006C5A39" w:rsidRPr="00FD26F2">
          <w:t xml:space="preserve">has been </w:t>
        </w:r>
      </w:ins>
      <w:r w:rsidR="006C5A39" w:rsidRPr="00FD26F2">
        <w:t xml:space="preserve">performed in a WG </w:t>
      </w:r>
      <w:del w:id="28" w:author="William R Cairns" w:date="2012-09-06T12:38:00Z">
        <w:r w:rsidR="006C5A39" w:rsidRPr="00FD26F2">
          <w:delText xml:space="preserve">under </w:delText>
        </w:r>
      </w:del>
      <w:ins w:id="29" w:author="William R Cairns" w:date="2012-09-06T12:38:00Z">
        <w:r w:rsidR="006C5A39" w:rsidRPr="00FD26F2">
          <w:t xml:space="preserve">of </w:t>
        </w:r>
      </w:ins>
      <w:r w:rsidR="006C5A39" w:rsidRPr="00FD26F2">
        <w:t xml:space="preserve">the e-Navigation Committee. </w:t>
      </w:r>
      <w:del w:id="30" w:author="William R Cairns" w:date="2012-09-06T12:38:00Z">
        <w:r w:rsidR="006C5A39" w:rsidRPr="00FD26F2">
          <w:delText xml:space="preserve">The ToR for the AIS TWG are therefore developed in accordance with the work programme for the e-Navigation Committee.  </w:delText>
        </w:r>
      </w:del>
      <w:r w:rsidR="006C5A39" w:rsidRPr="00FD26F2">
        <w:t>The integration of the AIS TWG in the e-Navigation Committee underlines the importance of AIS in the e-Navigation concept and allows the user needs</w:t>
      </w:r>
      <w:del w:id="31" w:author="William R Cairns" w:date="2012-09-06T12:39:00Z">
        <w:r w:rsidR="006C5A39" w:rsidRPr="00FD26F2">
          <w:delText>, which are defined in the e-Navigation Committee,</w:delText>
        </w:r>
      </w:del>
      <w:r w:rsidR="006C5A39" w:rsidRPr="00FD26F2">
        <w:t xml:space="preserve"> to guide the further development of AIS.</w:t>
      </w:r>
      <w:ins w:id="32" w:author="William R Cairns" w:date="2012-09-06T12:37:00Z">
        <w:r w:rsidRPr="00FD26F2">
          <w:t xml:space="preserve"> The work of the group </w:t>
        </w:r>
      </w:ins>
      <w:ins w:id="33" w:author="William R Cairns" w:date="2012-09-06T12:45:00Z">
        <w:r w:rsidR="00742B17" w:rsidRPr="00FD26F2">
          <w:t>is</w:t>
        </w:r>
      </w:ins>
      <w:ins w:id="34" w:author="William R Cairns" w:date="2012-09-06T12:37:00Z">
        <w:r w:rsidRPr="00FD26F2">
          <w:t xml:space="preserve"> directed by the developing e-Navigation Strategy within IMO. </w:t>
        </w:r>
      </w:ins>
    </w:p>
    <w:p w:rsidR="007727CB" w:rsidRPr="00FD26F2" w:rsidDel="00742B17" w:rsidRDefault="00AC407F" w:rsidP="006108F0">
      <w:pPr>
        <w:jc w:val="both"/>
        <w:rPr>
          <w:del w:id="35" w:author="William R Cairns" w:date="2012-09-06T12:45:00Z"/>
          <w:rFonts w:ascii="Arial" w:hAnsi="Arial" w:cs="Arial"/>
          <w:sz w:val="24"/>
          <w:szCs w:val="24"/>
          <w:lang w:val="en-US"/>
        </w:rPr>
      </w:pPr>
      <w:moveToRangeStart w:id="36" w:author="Nick Ward" w:date="2012-09-10T14:48:00Z" w:name="move335051866"/>
      <w:moveTo w:id="37" w:author="Nick Ward" w:date="2012-09-10T14:48:00Z">
        <w:r w:rsidRPr="00FD26F2">
          <w:rPr>
            <w:rFonts w:ascii="Arial" w:hAnsi="Arial" w:cs="Arial"/>
            <w:color w:val="000000"/>
            <w:sz w:val="24"/>
            <w:szCs w:val="24"/>
          </w:rPr>
          <w:t xml:space="preserve">The Communications Working Group was established at e-NAV 4 to develop an </w:t>
        </w:r>
        <w:r w:rsidRPr="00FD26F2">
          <w:rPr>
            <w:rFonts w:ascii="Arial" w:hAnsi="Arial" w:cs="Arial"/>
            <w:sz w:val="24"/>
            <w:szCs w:val="24"/>
          </w:rPr>
          <w:t>IALA World-Wide Radio Communication Plan (IALA WWRCP); and to study and provide guidance on existing and developing communications and information technology systems to support eNavigation</w:t>
        </w:r>
        <w:r w:rsidRPr="00FD26F2">
          <w:rPr>
            <w:rFonts w:ascii="Arial" w:hAnsi="Arial" w:cs="Arial"/>
            <w:color w:val="000000"/>
            <w:sz w:val="24"/>
            <w:szCs w:val="24"/>
          </w:rPr>
          <w:t xml:space="preserve">. </w:t>
        </w:r>
      </w:moveTo>
      <w:ins w:id="38" w:author="WDKautz" w:date="2012-09-14T07:19:00Z">
        <w:r w:rsidR="00AC1CCE" w:rsidRPr="00AC1CCE">
          <w:rPr>
            <w:rFonts w:ascii="Arial" w:hAnsi="Arial" w:cs="Arial"/>
            <w:color w:val="000000"/>
            <w:sz w:val="24"/>
            <w:szCs w:val="24"/>
            <w:highlight w:val="yellow"/>
            <w:rPrChange w:id="39" w:author="WDKautz" w:date="2012-09-14T07:21:00Z">
              <w:rPr>
                <w:rFonts w:ascii="Arial" w:hAnsi="Arial" w:cs="Arial"/>
                <w:color w:val="000000"/>
                <w:sz w:val="24"/>
                <w:szCs w:val="24"/>
              </w:rPr>
            </w:rPrChange>
          </w:rPr>
          <w:t xml:space="preserve">The e-Navigations Committe decided to change the </w:t>
        </w:r>
      </w:ins>
      <w:ins w:id="40" w:author="WDKautz" w:date="2012-09-14T07:22:00Z">
        <w:r w:rsidR="00AC1CCE">
          <w:rPr>
            <w:rFonts w:ascii="Arial" w:hAnsi="Arial" w:cs="Arial"/>
            <w:color w:val="000000"/>
            <w:sz w:val="24"/>
            <w:szCs w:val="24"/>
            <w:highlight w:val="yellow"/>
          </w:rPr>
          <w:t>title</w:t>
        </w:r>
      </w:ins>
      <w:ins w:id="41" w:author="WDKautz" w:date="2012-09-14T07:19:00Z">
        <w:r w:rsidR="00AC1CCE" w:rsidRPr="00AC1CCE">
          <w:rPr>
            <w:rFonts w:ascii="Arial" w:hAnsi="Arial" w:cs="Arial"/>
            <w:color w:val="000000"/>
            <w:sz w:val="24"/>
            <w:szCs w:val="24"/>
            <w:highlight w:val="yellow"/>
            <w:rPrChange w:id="42" w:author="WDKautz" w:date="2012-09-14T07:21:00Z">
              <w:rPr>
                <w:rFonts w:ascii="Arial" w:hAnsi="Arial" w:cs="Arial"/>
                <w:color w:val="000000"/>
                <w:sz w:val="24"/>
                <w:szCs w:val="24"/>
              </w:rPr>
            </w:rPrChange>
          </w:rPr>
          <w:t xml:space="preserve"> of the WWRCP and in </w:t>
        </w:r>
      </w:ins>
      <w:ins w:id="43" w:author="WDKautz" w:date="2012-09-14T07:20:00Z">
        <w:r w:rsidR="00AC1CCE" w:rsidRPr="00AC1CCE">
          <w:rPr>
            <w:rFonts w:ascii="Arial" w:hAnsi="Arial" w:cs="Arial"/>
            <w:color w:val="000000"/>
            <w:sz w:val="24"/>
            <w:szCs w:val="24"/>
            <w:highlight w:val="yellow"/>
            <w:rPrChange w:id="44" w:author="WDKautz" w:date="2012-09-14T07:21:00Z">
              <w:rPr>
                <w:rFonts w:ascii="Arial" w:hAnsi="Arial" w:cs="Arial"/>
                <w:color w:val="000000"/>
                <w:sz w:val="24"/>
                <w:szCs w:val="24"/>
              </w:rPr>
            </w:rPrChange>
          </w:rPr>
          <w:t>December 2009 approved the</w:t>
        </w:r>
      </w:ins>
      <w:ins w:id="45" w:author="WDKautz" w:date="2012-09-14T07:22:00Z">
        <w:r w:rsidR="00AC1CCE">
          <w:rPr>
            <w:rFonts w:ascii="Arial" w:hAnsi="Arial" w:cs="Arial"/>
            <w:color w:val="000000"/>
            <w:sz w:val="24"/>
            <w:szCs w:val="24"/>
            <w:highlight w:val="yellow"/>
          </w:rPr>
          <w:t xml:space="preserve"> document as the </w:t>
        </w:r>
      </w:ins>
      <w:ins w:id="46" w:author="WDKautz" w:date="2012-09-14T07:20:00Z">
        <w:r w:rsidR="00AC1CCE" w:rsidRPr="00AC1CCE">
          <w:rPr>
            <w:rFonts w:ascii="Arial" w:hAnsi="Arial" w:cs="Arial"/>
            <w:color w:val="000000"/>
            <w:sz w:val="24"/>
            <w:szCs w:val="24"/>
            <w:highlight w:val="yellow"/>
            <w:rPrChange w:id="47" w:author="WDKautz" w:date="2012-09-14T07:21:00Z">
              <w:rPr>
                <w:rFonts w:ascii="Arial" w:hAnsi="Arial" w:cs="Arial"/>
                <w:color w:val="000000"/>
                <w:sz w:val="24"/>
                <w:szCs w:val="24"/>
              </w:rPr>
            </w:rPrChange>
          </w:rPr>
          <w:t>Maritime Radio Communications Plan (MRCP)</w:t>
        </w:r>
      </w:ins>
      <w:ins w:id="48" w:author="WDKautz" w:date="2012-09-14T07:21:00Z">
        <w:r w:rsidR="00AC1CCE">
          <w:rPr>
            <w:rFonts w:ascii="Arial" w:hAnsi="Arial" w:cs="Arial"/>
            <w:color w:val="000000"/>
            <w:sz w:val="24"/>
            <w:szCs w:val="24"/>
          </w:rPr>
          <w:t>.</w:t>
        </w:r>
      </w:ins>
      <w:moveTo w:id="49" w:author="Nick Ward" w:date="2012-09-10T14:48:00Z">
        <w:r w:rsidRPr="00FD26F2">
          <w:rPr>
            <w:rFonts w:ascii="Arial" w:hAnsi="Arial" w:cs="Arial"/>
            <w:color w:val="000000"/>
            <w:sz w:val="24"/>
            <w:szCs w:val="24"/>
          </w:rPr>
          <w:t xml:space="preserve"> </w:t>
        </w:r>
      </w:moveTo>
      <w:moveToRangeEnd w:id="36"/>
      <w:ins w:id="50" w:author="Nick Ward" w:date="2012-09-10T14:49:00Z">
        <w:r w:rsidRPr="00FD26F2">
          <w:rPr>
            <w:rFonts w:ascii="Arial" w:hAnsi="Arial" w:cs="Arial"/>
            <w:color w:val="000000"/>
            <w:sz w:val="24"/>
            <w:szCs w:val="24"/>
          </w:rPr>
          <w:t>Recognising that AIS is one of the most important communication systems in e-Navigation, the AIS and Communications groups have now been merged to form th</w:t>
        </w:r>
      </w:ins>
      <w:ins w:id="51" w:author="Nick Ward" w:date="2012-09-10T14:50:00Z">
        <w:r w:rsidRPr="00FD26F2">
          <w:rPr>
            <w:rFonts w:ascii="Arial" w:hAnsi="Arial" w:cs="Arial"/>
            <w:color w:val="000000"/>
            <w:sz w:val="24"/>
            <w:szCs w:val="24"/>
          </w:rPr>
          <w:t>is</w:t>
        </w:r>
      </w:ins>
      <w:ins w:id="52" w:author="Nick Ward" w:date="2012-09-10T14:49:00Z">
        <w:r w:rsidRPr="00FD26F2">
          <w:rPr>
            <w:rFonts w:ascii="Arial" w:hAnsi="Arial" w:cs="Arial"/>
            <w:color w:val="000000"/>
            <w:sz w:val="24"/>
            <w:szCs w:val="24"/>
          </w:rPr>
          <w:t xml:space="preserve"> new working group.</w:t>
        </w:r>
      </w:ins>
    </w:p>
    <w:p w:rsidR="00640826" w:rsidRPr="00FD26F2" w:rsidRDefault="00640826" w:rsidP="00640826">
      <w:pPr>
        <w:rPr>
          <w:ins w:id="53" w:author="William R Cairns" w:date="2012-09-06T12:34:00Z"/>
          <w:rFonts w:ascii="Arial" w:hAnsi="Arial" w:cs="Arial"/>
          <w:b/>
          <w:bCs/>
          <w:sz w:val="24"/>
          <w:szCs w:val="24"/>
        </w:rPr>
      </w:pPr>
      <w:ins w:id="54" w:author="William R Cairns" w:date="2012-09-06T12:34:00Z">
        <w:r w:rsidRPr="00FD26F2">
          <w:rPr>
            <w:rFonts w:ascii="Arial" w:hAnsi="Arial" w:cs="Arial"/>
            <w:b/>
            <w:bCs/>
            <w:sz w:val="24"/>
            <w:szCs w:val="24"/>
          </w:rPr>
          <w:t>Scope</w:t>
        </w:r>
      </w:ins>
    </w:p>
    <w:p w:rsidR="00640826" w:rsidRPr="00FD26F2" w:rsidRDefault="00640826" w:rsidP="00640826">
      <w:pPr>
        <w:rPr>
          <w:ins w:id="55" w:author="William R Cairns" w:date="2012-09-06T12:34:00Z"/>
          <w:rFonts w:ascii="Arial" w:hAnsi="Arial" w:cs="Arial"/>
          <w:sz w:val="24"/>
          <w:szCs w:val="24"/>
        </w:rPr>
      </w:pPr>
      <w:ins w:id="56" w:author="William R Cairns" w:date="2012-09-06T12:34:00Z">
        <w:r w:rsidRPr="00FD26F2">
          <w:rPr>
            <w:rFonts w:ascii="Arial" w:hAnsi="Arial" w:cs="Arial"/>
            <w:sz w:val="24"/>
            <w:szCs w:val="24"/>
          </w:rPr>
          <w:t>Initial discussion concerned radio-communications, however this was later broadened to include information systems</w:t>
        </w:r>
      </w:ins>
      <w:ins w:id="57" w:author="Nick Ward" w:date="2012-09-10T14:52:00Z">
        <w:r w:rsidR="00AC407F" w:rsidRPr="00FD26F2">
          <w:rPr>
            <w:rFonts w:ascii="Arial" w:hAnsi="Arial" w:cs="Arial"/>
            <w:sz w:val="24"/>
            <w:szCs w:val="24"/>
          </w:rPr>
          <w:t xml:space="preserve"> and now encompasses AIS</w:t>
        </w:r>
      </w:ins>
      <w:ins w:id="58" w:author="William R Cairns" w:date="2012-09-06T12:34:00Z">
        <w:r w:rsidRPr="00FD26F2">
          <w:rPr>
            <w:rFonts w:ascii="Arial" w:hAnsi="Arial" w:cs="Arial"/>
            <w:sz w:val="24"/>
            <w:szCs w:val="24"/>
          </w:rPr>
          <w:t>. This extension will make close coordination with the other working groups, in particular Strategy &amp; Operations and the Architecture TWG. Maritime Information Systems are to become part of the remit of WG1 and there will be a need for liaison on those matters.</w:t>
        </w:r>
      </w:ins>
    </w:p>
    <w:p w:rsidR="00640826" w:rsidRPr="00FD26F2" w:rsidRDefault="00421115" w:rsidP="006108F0">
      <w:pPr>
        <w:jc w:val="both"/>
        <w:rPr>
          <w:ins w:id="59" w:author="William R Cairns" w:date="2012-09-06T12:40:00Z"/>
          <w:rFonts w:ascii="Arial" w:hAnsi="Arial" w:cs="Arial"/>
          <w:sz w:val="24"/>
          <w:szCs w:val="24"/>
          <w:lang w:val="en-US"/>
        </w:rPr>
      </w:pPr>
      <w:r w:rsidRPr="00FD26F2">
        <w:rPr>
          <w:rFonts w:ascii="Arial" w:hAnsi="Arial" w:cs="Arial"/>
          <w:b/>
          <w:sz w:val="24"/>
          <w:szCs w:val="24"/>
          <w:u w:val="single"/>
          <w:lang w:val="en-US"/>
        </w:rPr>
        <w:t>Objective</w:t>
      </w:r>
      <w:del w:id="60" w:author="William R Cairns" w:date="2012-09-06T12:45:00Z">
        <w:r w:rsidRPr="00FD26F2" w:rsidDel="00742B17">
          <w:rPr>
            <w:rFonts w:ascii="Arial" w:hAnsi="Arial" w:cs="Arial"/>
            <w:b/>
            <w:sz w:val="24"/>
            <w:szCs w:val="24"/>
            <w:lang w:val="en-US"/>
          </w:rPr>
          <w:delText>.</w:delText>
        </w:r>
      </w:del>
      <w:r w:rsidRPr="00FD26F2">
        <w:rPr>
          <w:rFonts w:ascii="Arial" w:hAnsi="Arial" w:cs="Arial"/>
          <w:sz w:val="24"/>
          <w:szCs w:val="24"/>
          <w:lang w:val="en-US"/>
        </w:rPr>
        <w:t xml:space="preserve"> </w:t>
      </w:r>
    </w:p>
    <w:p w:rsidR="00640826" w:rsidRPr="00FD26F2" w:rsidRDefault="00640826" w:rsidP="00640826">
      <w:pPr>
        <w:rPr>
          <w:ins w:id="61" w:author="William R Cairns" w:date="2012-09-06T12:40:00Z"/>
          <w:rFonts w:ascii="Arial" w:hAnsi="Arial" w:cs="Arial"/>
          <w:sz w:val="24"/>
          <w:szCs w:val="24"/>
        </w:rPr>
      </w:pPr>
      <w:ins w:id="62" w:author="William R Cairns" w:date="2012-09-06T12:40:00Z">
        <w:r w:rsidRPr="00FD26F2">
          <w:rPr>
            <w:rFonts w:ascii="Arial" w:hAnsi="Arial" w:cs="Arial"/>
            <w:sz w:val="24"/>
            <w:szCs w:val="24"/>
          </w:rPr>
          <w:t xml:space="preserve">The objective of </w:t>
        </w:r>
      </w:ins>
      <w:ins w:id="63" w:author="William R Cairns" w:date="2012-09-10T10:02:00Z">
        <w:r w:rsidR="00FD1380" w:rsidRPr="00FD26F2">
          <w:rPr>
            <w:rFonts w:ascii="Arial" w:hAnsi="Arial" w:cs="Arial"/>
            <w:sz w:val="24"/>
            <w:szCs w:val="24"/>
          </w:rPr>
          <w:t xml:space="preserve">the CIS </w:t>
        </w:r>
      </w:ins>
      <w:ins w:id="64" w:author="William R Cairns" w:date="2012-09-06T12:40:00Z">
        <w:r w:rsidRPr="00FD26F2">
          <w:rPr>
            <w:rFonts w:ascii="Arial" w:hAnsi="Arial" w:cs="Arial"/>
            <w:sz w:val="24"/>
            <w:szCs w:val="24"/>
          </w:rPr>
          <w:t>WG</w:t>
        </w:r>
      </w:ins>
      <w:ins w:id="65" w:author="Nick Ward" w:date="2012-09-10T14:52:00Z">
        <w:del w:id="66" w:author="William R Cairns" w:date="2012-09-10T10:02:00Z">
          <w:r w:rsidR="00AC407F" w:rsidRPr="00FD26F2" w:rsidDel="00FD1380">
            <w:rPr>
              <w:rFonts w:ascii="Arial" w:hAnsi="Arial" w:cs="Arial"/>
              <w:sz w:val="24"/>
              <w:szCs w:val="24"/>
            </w:rPr>
            <w:delText>3</w:delText>
          </w:r>
        </w:del>
      </w:ins>
      <w:ins w:id="67" w:author="William R Cairns" w:date="2012-09-06T12:40:00Z">
        <w:r w:rsidRPr="00FD26F2">
          <w:rPr>
            <w:rFonts w:ascii="Arial" w:hAnsi="Arial" w:cs="Arial"/>
            <w:sz w:val="24"/>
            <w:szCs w:val="24"/>
          </w:rPr>
          <w:t xml:space="preserve"> is to support the e</w:t>
        </w:r>
      </w:ins>
      <w:ins w:id="68" w:author="Nick Ward" w:date="2012-09-10T14:53:00Z">
        <w:r w:rsidR="00AC407F" w:rsidRPr="00FD26F2">
          <w:rPr>
            <w:rFonts w:ascii="Arial" w:hAnsi="Arial" w:cs="Arial"/>
            <w:sz w:val="24"/>
            <w:szCs w:val="24"/>
          </w:rPr>
          <w:t>-</w:t>
        </w:r>
      </w:ins>
      <w:ins w:id="69" w:author="William R Cairns" w:date="2012-09-06T12:40:00Z">
        <w:r w:rsidRPr="00FD26F2">
          <w:rPr>
            <w:rFonts w:ascii="Arial" w:hAnsi="Arial" w:cs="Arial"/>
            <w:sz w:val="24"/>
            <w:szCs w:val="24"/>
          </w:rPr>
          <w:t>Navigation Committee by studying existing and developing communication technologies</w:t>
        </w:r>
      </w:ins>
      <w:ins w:id="70" w:author="Nick Ward" w:date="2012-09-10T14:52:00Z">
        <w:r w:rsidR="00AC407F" w:rsidRPr="00FD26F2">
          <w:rPr>
            <w:rFonts w:ascii="Arial" w:hAnsi="Arial" w:cs="Arial"/>
            <w:sz w:val="24"/>
            <w:szCs w:val="24"/>
          </w:rPr>
          <w:t>, including AIS</w:t>
        </w:r>
      </w:ins>
      <w:ins w:id="71" w:author="William R Cairns" w:date="2012-09-06T12:40:00Z">
        <w:r w:rsidRPr="00FD26F2">
          <w:rPr>
            <w:rFonts w:ascii="Arial" w:hAnsi="Arial" w:cs="Arial"/>
            <w:sz w:val="24"/>
            <w:szCs w:val="24"/>
          </w:rPr>
          <w:t xml:space="preserve"> and assist in securing the necessary spectrum for e-Navigation and GMDSS Modernization. </w:t>
        </w:r>
      </w:ins>
      <w:ins w:id="72" w:author="Nick Ward" w:date="2012-09-10T14:53:00Z">
        <w:r w:rsidR="00AC407F" w:rsidRPr="00FD26F2">
          <w:rPr>
            <w:rFonts w:ascii="Arial" w:hAnsi="Arial" w:cs="Arial"/>
            <w:sz w:val="24"/>
            <w:szCs w:val="24"/>
          </w:rPr>
          <w:t>T</w:t>
        </w:r>
      </w:ins>
      <w:ins w:id="73" w:author="William R Cairns" w:date="2012-09-06T12:40:00Z">
        <w:del w:id="74" w:author="Nick Ward" w:date="2012-09-10T14:53:00Z">
          <w:r w:rsidRPr="00FD26F2" w:rsidDel="00AC407F">
            <w:rPr>
              <w:rFonts w:ascii="Arial" w:hAnsi="Arial" w:cs="Arial"/>
              <w:sz w:val="24"/>
              <w:szCs w:val="24"/>
            </w:rPr>
            <w:delText>Modify t</w:delText>
          </w:r>
        </w:del>
        <w:r w:rsidRPr="00FD26F2">
          <w:rPr>
            <w:rFonts w:ascii="Arial" w:hAnsi="Arial" w:cs="Arial"/>
            <w:sz w:val="24"/>
            <w:szCs w:val="24"/>
          </w:rPr>
          <w:t xml:space="preserve">he IALA </w:t>
        </w:r>
        <w:del w:id="75" w:author="WDKautz" w:date="2012-09-14T07:23:00Z">
          <w:r w:rsidRPr="008F66EE" w:rsidDel="008F66EE">
            <w:rPr>
              <w:rFonts w:ascii="Arial" w:hAnsi="Arial" w:cs="Arial"/>
              <w:sz w:val="24"/>
              <w:szCs w:val="24"/>
              <w:highlight w:val="yellow"/>
              <w:rPrChange w:id="76" w:author="WDKautz" w:date="2012-09-14T07:28:00Z">
                <w:rPr>
                  <w:rFonts w:ascii="Arial" w:hAnsi="Arial" w:cs="Arial"/>
                  <w:sz w:val="24"/>
                  <w:szCs w:val="24"/>
                </w:rPr>
              </w:rPrChange>
            </w:rPr>
            <w:delText>World-Wide Radio Communication Plan (IALA WWRCP)</w:delText>
          </w:r>
        </w:del>
      </w:ins>
      <w:ins w:id="77" w:author="WDKautz" w:date="2012-09-14T07:23:00Z">
        <w:r w:rsidR="008F66EE" w:rsidRPr="008F66EE">
          <w:rPr>
            <w:rFonts w:ascii="Arial" w:hAnsi="Arial" w:cs="Arial"/>
            <w:sz w:val="24"/>
            <w:szCs w:val="24"/>
            <w:highlight w:val="yellow"/>
            <w:rPrChange w:id="78" w:author="WDKautz" w:date="2012-09-14T07:28:00Z">
              <w:rPr>
                <w:rFonts w:ascii="Arial" w:hAnsi="Arial" w:cs="Arial"/>
                <w:sz w:val="24"/>
                <w:szCs w:val="24"/>
              </w:rPr>
            </w:rPrChange>
          </w:rPr>
          <w:t xml:space="preserve">Maritime </w:t>
        </w:r>
        <w:r w:rsidR="008F66EE" w:rsidRPr="008F66EE">
          <w:rPr>
            <w:rFonts w:ascii="Arial" w:hAnsi="Arial" w:cs="Arial"/>
            <w:sz w:val="24"/>
            <w:szCs w:val="24"/>
            <w:highlight w:val="yellow"/>
            <w:rPrChange w:id="79" w:author="WDKautz" w:date="2012-09-14T07:28:00Z">
              <w:rPr>
                <w:rFonts w:ascii="Arial" w:hAnsi="Arial" w:cs="Arial"/>
                <w:sz w:val="24"/>
                <w:szCs w:val="24"/>
              </w:rPr>
            </w:rPrChange>
          </w:rPr>
          <w:lastRenderedPageBreak/>
          <w:t>Radio Communications Plan (MRCP)</w:t>
        </w:r>
      </w:ins>
      <w:ins w:id="80" w:author="William R Cairns" w:date="2012-09-06T12:40:00Z">
        <w:r w:rsidRPr="00FD26F2">
          <w:rPr>
            <w:rFonts w:ascii="Arial" w:hAnsi="Arial" w:cs="Arial"/>
            <w:sz w:val="24"/>
            <w:szCs w:val="24"/>
          </w:rPr>
          <w:t xml:space="preserve">, </w:t>
        </w:r>
      </w:ins>
      <w:ins w:id="81" w:author="Nick Ward" w:date="2012-09-10T14:53:00Z">
        <w:r w:rsidR="00AC407F" w:rsidRPr="00FD26F2">
          <w:rPr>
            <w:rFonts w:ascii="Arial" w:hAnsi="Arial" w:cs="Arial"/>
            <w:sz w:val="24"/>
            <w:szCs w:val="24"/>
          </w:rPr>
          <w:t xml:space="preserve">will be modified </w:t>
        </w:r>
      </w:ins>
      <w:ins w:id="82" w:author="William R Cairns" w:date="2012-09-06T12:40:00Z">
        <w:r w:rsidRPr="00FD26F2">
          <w:rPr>
            <w:rFonts w:ascii="Arial" w:hAnsi="Arial" w:cs="Arial"/>
            <w:sz w:val="24"/>
            <w:szCs w:val="24"/>
          </w:rPr>
          <w:t>as necessary, to consider new systems or technologies for e</w:t>
        </w:r>
      </w:ins>
      <w:ins w:id="83" w:author="Nick Ward" w:date="2012-09-10T14:52:00Z">
        <w:r w:rsidR="00AC407F" w:rsidRPr="00FD26F2">
          <w:rPr>
            <w:rFonts w:ascii="Arial" w:hAnsi="Arial" w:cs="Arial"/>
            <w:sz w:val="24"/>
            <w:szCs w:val="24"/>
          </w:rPr>
          <w:t>-</w:t>
        </w:r>
      </w:ins>
      <w:ins w:id="84" w:author="William R Cairns" w:date="2012-09-06T12:40:00Z">
        <w:r w:rsidRPr="00FD26F2">
          <w:rPr>
            <w:rFonts w:ascii="Arial" w:hAnsi="Arial" w:cs="Arial"/>
            <w:sz w:val="24"/>
            <w:szCs w:val="24"/>
          </w:rPr>
          <w:t>Nav or maritime communications. In addition, remov</w:t>
        </w:r>
      </w:ins>
      <w:ins w:id="85" w:author="Nick Ward" w:date="2012-09-10T14:54:00Z">
        <w:r w:rsidR="00AC407F" w:rsidRPr="00FD26F2">
          <w:rPr>
            <w:rFonts w:ascii="Arial" w:hAnsi="Arial" w:cs="Arial"/>
            <w:sz w:val="24"/>
            <w:szCs w:val="24"/>
          </w:rPr>
          <w:t>ing</w:t>
        </w:r>
      </w:ins>
      <w:ins w:id="86" w:author="William R Cairns" w:date="2012-09-06T12:40:00Z">
        <w:del w:id="87" w:author="Nick Ward" w:date="2012-09-10T14:54:00Z">
          <w:r w:rsidRPr="00FD26F2" w:rsidDel="00AC407F">
            <w:rPr>
              <w:rFonts w:ascii="Arial" w:hAnsi="Arial" w:cs="Arial"/>
              <w:sz w:val="24"/>
              <w:szCs w:val="24"/>
            </w:rPr>
            <w:delText>e</w:delText>
          </w:r>
        </w:del>
        <w:r w:rsidRPr="00FD26F2">
          <w:rPr>
            <w:rFonts w:ascii="Arial" w:hAnsi="Arial" w:cs="Arial"/>
            <w:sz w:val="24"/>
            <w:szCs w:val="24"/>
          </w:rPr>
          <w:t xml:space="preserve"> any obsolete systems that are no longer being considered for e</w:t>
        </w:r>
      </w:ins>
      <w:ins w:id="88" w:author="Nick Ward" w:date="2012-09-10T14:54:00Z">
        <w:r w:rsidR="00AC407F" w:rsidRPr="00FD26F2">
          <w:rPr>
            <w:rFonts w:ascii="Arial" w:hAnsi="Arial" w:cs="Arial"/>
            <w:sz w:val="24"/>
            <w:szCs w:val="24"/>
          </w:rPr>
          <w:t>-</w:t>
        </w:r>
      </w:ins>
      <w:ins w:id="89" w:author="William R Cairns" w:date="2012-09-06T12:40:00Z">
        <w:r w:rsidRPr="00FD26F2">
          <w:rPr>
            <w:rFonts w:ascii="Arial" w:hAnsi="Arial" w:cs="Arial"/>
            <w:sz w:val="24"/>
            <w:szCs w:val="24"/>
          </w:rPr>
          <w:t>Nav or are no longer used for maritime communications.</w:t>
        </w:r>
      </w:ins>
    </w:p>
    <w:p w:rsidR="009223C6" w:rsidRPr="00FD26F2" w:rsidRDefault="00421115" w:rsidP="006108F0">
      <w:pPr>
        <w:jc w:val="both"/>
        <w:rPr>
          <w:rFonts w:ascii="Arial" w:hAnsi="Arial" w:cs="Arial"/>
          <w:sz w:val="24"/>
          <w:szCs w:val="24"/>
          <w:lang w:val="en-US"/>
        </w:rPr>
      </w:pPr>
      <w:proofErr w:type="gramStart"/>
      <w:r w:rsidRPr="00FD26F2">
        <w:rPr>
          <w:rFonts w:ascii="Arial" w:hAnsi="Arial" w:cs="Arial"/>
          <w:sz w:val="24"/>
          <w:szCs w:val="24"/>
          <w:lang w:val="en-US"/>
        </w:rPr>
        <w:t>To contribute to the development of AIS as a component in the e-navigation concept and to produce the relevant documentation to support a successful implementation</w:t>
      </w:r>
      <w:r w:rsidR="009223C6" w:rsidRPr="00FD26F2">
        <w:rPr>
          <w:rFonts w:ascii="Arial" w:hAnsi="Arial" w:cs="Arial"/>
          <w:sz w:val="24"/>
          <w:szCs w:val="24"/>
          <w:lang w:val="en-US"/>
        </w:rPr>
        <w:t>.</w:t>
      </w:r>
      <w:proofErr w:type="gramEnd"/>
    </w:p>
    <w:p w:rsidR="00AF7F37" w:rsidRPr="00FD26F2" w:rsidRDefault="009223C6" w:rsidP="007727CB">
      <w:pPr>
        <w:rPr>
          <w:rFonts w:ascii="Arial" w:hAnsi="Arial" w:cs="Arial"/>
          <w:b/>
          <w:sz w:val="24"/>
          <w:szCs w:val="24"/>
          <w:lang w:val="en-US"/>
        </w:rPr>
      </w:pPr>
      <w:r w:rsidRPr="00FD26F2">
        <w:rPr>
          <w:rFonts w:ascii="Arial" w:hAnsi="Arial" w:cs="Arial"/>
          <w:b/>
          <w:sz w:val="24"/>
          <w:szCs w:val="24"/>
          <w:u w:val="single"/>
          <w:lang w:val="en-US"/>
        </w:rPr>
        <w:t>Terms of Reference</w:t>
      </w:r>
      <w:del w:id="90" w:author="William R Cairns" w:date="2012-09-06T12:47:00Z">
        <w:r w:rsidRPr="00FD26F2" w:rsidDel="00742B17">
          <w:rPr>
            <w:rFonts w:ascii="Arial" w:hAnsi="Arial" w:cs="Arial"/>
            <w:b/>
            <w:sz w:val="24"/>
            <w:szCs w:val="24"/>
            <w:lang w:val="en-US"/>
          </w:rPr>
          <w:delText>.</w:delText>
        </w:r>
        <w:r w:rsidR="00421115" w:rsidRPr="00FD26F2" w:rsidDel="00742B17">
          <w:rPr>
            <w:rFonts w:ascii="Arial" w:hAnsi="Arial" w:cs="Arial"/>
            <w:b/>
            <w:sz w:val="24"/>
            <w:szCs w:val="24"/>
            <w:lang w:val="en-US"/>
          </w:rPr>
          <w:delText xml:space="preserve"> </w:delText>
        </w:r>
      </w:del>
    </w:p>
    <w:p w:rsidR="00640826" w:rsidRPr="00FD26F2" w:rsidRDefault="00640826" w:rsidP="00640826">
      <w:pPr>
        <w:pStyle w:val="Default"/>
        <w:numPr>
          <w:ilvl w:val="0"/>
          <w:numId w:val="4"/>
        </w:numPr>
        <w:jc w:val="both"/>
        <w:rPr>
          <w:ins w:id="91" w:author="William R Cairns" w:date="2012-09-06T12:41:00Z"/>
        </w:rPr>
      </w:pPr>
      <w:ins w:id="92" w:author="William R Cairns" w:date="2012-09-06T12:41:00Z">
        <w:r w:rsidRPr="00FD26F2">
          <w:t xml:space="preserve">Study operational and technical requirements (to 2020+) for communications and information systems in e-Navigation (incl. GMDSS, Maritime Information Systems, ship to ship &amp; shore, shore to shore &amp; ship). </w:t>
        </w:r>
      </w:ins>
    </w:p>
    <w:p w:rsidR="00640826" w:rsidRPr="00FD26F2" w:rsidRDefault="00640826" w:rsidP="00640826">
      <w:pPr>
        <w:pStyle w:val="Default"/>
        <w:numPr>
          <w:ilvl w:val="0"/>
          <w:numId w:val="4"/>
        </w:numPr>
        <w:jc w:val="both"/>
        <w:rPr>
          <w:ins w:id="93" w:author="William R Cairns" w:date="2012-09-06T12:41:00Z"/>
        </w:rPr>
      </w:pPr>
      <w:ins w:id="94" w:author="William R Cairns" w:date="2012-09-06T12:41:00Z">
        <w:r w:rsidRPr="00FD26F2">
          <w:t xml:space="preserve">Identify radio communication services and consider spectrum management approaches (including the possible effect of spectrum pricing) and provide options for different scenarios.  </w:t>
        </w:r>
      </w:ins>
    </w:p>
    <w:p w:rsidR="00640826" w:rsidRPr="00FD26F2" w:rsidRDefault="009B4236" w:rsidP="00640826">
      <w:pPr>
        <w:pStyle w:val="ListParagraph"/>
        <w:numPr>
          <w:ilvl w:val="0"/>
          <w:numId w:val="4"/>
        </w:numPr>
        <w:rPr>
          <w:ins w:id="95" w:author="William R Cairns" w:date="2012-09-06T12:41:00Z"/>
          <w:rFonts w:ascii="Arial" w:hAnsi="Arial" w:cs="Arial"/>
          <w:sz w:val="24"/>
          <w:szCs w:val="24"/>
        </w:rPr>
      </w:pPr>
      <w:ins w:id="96" w:author="William R Cairns" w:date="2012-09-06T12:41:00Z">
        <w:r>
          <w:rPr>
            <w:rFonts w:ascii="Arial" w:hAnsi="Arial" w:cs="Arial"/>
            <w:sz w:val="24"/>
            <w:szCs w:val="24"/>
          </w:rPr>
          <w:t>Evaluate the potential development of communication channels within other frequency bands, including the IALA MF DGNSS beacon system and e-Loran.</w:t>
        </w:r>
      </w:ins>
    </w:p>
    <w:p w:rsidR="00640826" w:rsidRPr="00DA0B18" w:rsidRDefault="009B4236" w:rsidP="00640826">
      <w:pPr>
        <w:pStyle w:val="ListParagraph"/>
        <w:numPr>
          <w:ilvl w:val="0"/>
          <w:numId w:val="4"/>
        </w:numPr>
        <w:rPr>
          <w:ins w:id="97" w:author="William R Cairns" w:date="2012-09-06T12:41:00Z"/>
          <w:rFonts w:ascii="Arial" w:hAnsi="Arial" w:cs="Arial"/>
          <w:sz w:val="24"/>
          <w:szCs w:val="24"/>
          <w:rPrChange w:id="98" w:author="WDKautz" w:date="2012-09-14T07:41:00Z">
            <w:rPr>
              <w:ins w:id="99" w:author="William R Cairns" w:date="2012-09-06T12:41:00Z"/>
              <w:rFonts w:ascii="Arial" w:hAnsi="Arial" w:cs="Arial"/>
              <w:sz w:val="24"/>
              <w:szCs w:val="24"/>
            </w:rPr>
          </w:rPrChange>
        </w:rPr>
      </w:pPr>
      <w:ins w:id="100" w:author="William R Cairns" w:date="2012-09-06T12:41:00Z">
        <w:r w:rsidRPr="00DA0B18">
          <w:rPr>
            <w:rFonts w:ascii="Arial" w:hAnsi="Arial" w:cs="Arial"/>
            <w:sz w:val="24"/>
            <w:szCs w:val="24"/>
          </w:rPr>
          <w:t>Take account of the output of WG1 (Strategy &amp; Operations), in particular the concepts: 'common maritime information data structure' and 'automated and standard reporting functions', including a consideration of legal and commercial res</w:t>
        </w:r>
        <w:r w:rsidRPr="00DA0B18">
          <w:rPr>
            <w:rFonts w:ascii="Arial" w:hAnsi="Arial" w:cs="Arial"/>
            <w:sz w:val="24"/>
            <w:szCs w:val="24"/>
            <w:rPrChange w:id="101" w:author="WDKautz" w:date="2012-09-14T07:41:00Z">
              <w:rPr>
                <w:rFonts w:ascii="Arial" w:hAnsi="Arial" w:cs="Arial"/>
                <w:sz w:val="24"/>
                <w:szCs w:val="24"/>
              </w:rPr>
            </w:rPrChange>
          </w:rPr>
          <w:t>trictions when 'polling' information from ships.</w:t>
        </w:r>
      </w:ins>
    </w:p>
    <w:p w:rsidR="00AC407F" w:rsidRPr="00FD26F2" w:rsidRDefault="009B4236" w:rsidP="00640826">
      <w:pPr>
        <w:pStyle w:val="Default"/>
        <w:numPr>
          <w:ilvl w:val="0"/>
          <w:numId w:val="4"/>
        </w:numPr>
        <w:jc w:val="both"/>
        <w:rPr>
          <w:ins w:id="102" w:author="Nick Ward" w:date="2012-09-10T14:55:00Z"/>
        </w:rPr>
      </w:pPr>
      <w:ins w:id="103" w:author="William R Cairns" w:date="2012-09-06T12:41:00Z">
        <w:r>
          <w:t xml:space="preserve">Work </w:t>
        </w:r>
        <w:del w:id="104" w:author="Nick Ward" w:date="2012-09-10T14:55:00Z">
          <w:r>
            <w:delText xml:space="preserve">closely with the AIS TWG </w:delText>
          </w:r>
        </w:del>
        <w:r>
          <w:t>on questions relating to spectrum requirements for AIS</w:t>
        </w:r>
      </w:ins>
      <w:ins w:id="105" w:author="Nick Ward" w:date="2012-09-10T14:55:00Z">
        <w:r>
          <w:t>.</w:t>
        </w:r>
      </w:ins>
    </w:p>
    <w:p w:rsidR="00640826" w:rsidRPr="00FD26F2" w:rsidRDefault="009B4236" w:rsidP="00640826">
      <w:pPr>
        <w:pStyle w:val="Default"/>
        <w:numPr>
          <w:ilvl w:val="0"/>
          <w:numId w:val="4"/>
        </w:numPr>
        <w:jc w:val="both"/>
        <w:rPr>
          <w:ins w:id="106" w:author="William R Cairns" w:date="2012-09-06T12:41:00Z"/>
        </w:rPr>
      </w:pPr>
      <w:ins w:id="107" w:author="Nick Ward" w:date="2012-09-10T14:55:00Z">
        <w:r>
          <w:t>Work with</w:t>
        </w:r>
      </w:ins>
      <w:ins w:id="108" w:author="William R Cairns" w:date="2012-09-06T12:41:00Z">
        <w:del w:id="109" w:author="Nick Ward" w:date="2012-09-10T14:55:00Z">
          <w:r>
            <w:delText>,</w:delText>
          </w:r>
        </w:del>
        <w:r>
          <w:t xml:space="preserve"> the Architecture TWG on ship-shore and shore-shore radio link requirements and the proposed MIS WG on user-requirements for maritime information. </w:t>
        </w:r>
      </w:ins>
    </w:p>
    <w:p w:rsidR="00640826" w:rsidRPr="00FD26F2" w:rsidRDefault="009B4236" w:rsidP="00640826">
      <w:pPr>
        <w:pStyle w:val="ListParagraph"/>
        <w:numPr>
          <w:ilvl w:val="0"/>
          <w:numId w:val="4"/>
        </w:numPr>
        <w:rPr>
          <w:ins w:id="110" w:author="William R Cairns" w:date="2012-09-06T12:41:00Z"/>
          <w:rFonts w:ascii="Arial" w:hAnsi="Arial" w:cs="Arial"/>
          <w:sz w:val="24"/>
          <w:szCs w:val="24"/>
        </w:rPr>
      </w:pPr>
      <w:ins w:id="111" w:author="William R Cairns" w:date="2012-09-06T12:41:00Z">
        <w:r>
          <w:rPr>
            <w:rFonts w:ascii="Arial" w:hAnsi="Arial" w:cs="Arial"/>
            <w:sz w:val="24"/>
            <w:szCs w:val="24"/>
          </w:rPr>
          <w:t>Take account of the developing e-Navigation Strategy within IMO and parallel studies, in particular those carried out for ICAO on future communications for aviation.</w:t>
        </w:r>
      </w:ins>
    </w:p>
    <w:p w:rsidR="00640826" w:rsidRPr="00DA0B18" w:rsidRDefault="009B4236" w:rsidP="00640826">
      <w:pPr>
        <w:pStyle w:val="ListParagraph"/>
        <w:numPr>
          <w:ilvl w:val="0"/>
          <w:numId w:val="4"/>
        </w:numPr>
        <w:rPr>
          <w:ins w:id="112" w:author="William R Cairns" w:date="2012-09-06T12:41:00Z"/>
          <w:rFonts w:ascii="Arial" w:hAnsi="Arial" w:cs="Arial"/>
          <w:sz w:val="24"/>
          <w:szCs w:val="24"/>
          <w:rPrChange w:id="113" w:author="WDKautz" w:date="2012-09-14T07:41:00Z">
            <w:rPr>
              <w:ins w:id="114" w:author="William R Cairns" w:date="2012-09-06T12:41:00Z"/>
              <w:rFonts w:ascii="Arial" w:hAnsi="Arial" w:cs="Arial"/>
              <w:sz w:val="24"/>
              <w:szCs w:val="24"/>
            </w:rPr>
          </w:rPrChange>
        </w:rPr>
      </w:pPr>
      <w:ins w:id="115" w:author="William R Cairns" w:date="2012-09-06T12:41:00Z">
        <w:r w:rsidRPr="00DA0B18">
          <w:rPr>
            <w:rFonts w:ascii="Arial" w:hAnsi="Arial" w:cs="Arial"/>
            <w:sz w:val="24"/>
            <w:szCs w:val="24"/>
          </w:rPr>
          <w:t>Prepare an action plan for obtaining international ag</w:t>
        </w:r>
        <w:r w:rsidRPr="00DA0B18">
          <w:rPr>
            <w:rFonts w:ascii="Arial" w:hAnsi="Arial" w:cs="Arial"/>
            <w:sz w:val="24"/>
            <w:szCs w:val="24"/>
            <w:rPrChange w:id="116" w:author="WDKautz" w:date="2012-09-14T07:41:00Z">
              <w:rPr>
                <w:rFonts w:ascii="Arial" w:hAnsi="Arial" w:cs="Arial"/>
                <w:sz w:val="24"/>
                <w:szCs w:val="24"/>
              </w:rPr>
            </w:rPrChange>
          </w:rPr>
          <w:t>reement on requirements, frequency assignments and technical characteristics.</w:t>
        </w:r>
      </w:ins>
    </w:p>
    <w:p w:rsidR="00640826" w:rsidRPr="00FD26F2" w:rsidRDefault="009B4236" w:rsidP="00640826">
      <w:pPr>
        <w:pStyle w:val="ListParagraph"/>
        <w:numPr>
          <w:ilvl w:val="0"/>
          <w:numId w:val="4"/>
        </w:numPr>
        <w:rPr>
          <w:ins w:id="117" w:author="William R Cairns" w:date="2012-09-06T12:41:00Z"/>
          <w:rFonts w:ascii="Arial" w:hAnsi="Arial" w:cs="Arial"/>
          <w:sz w:val="24"/>
          <w:szCs w:val="24"/>
        </w:rPr>
      </w:pPr>
      <w:ins w:id="118" w:author="William R Cairns" w:date="2012-09-06T12:41:00Z">
        <w:r>
          <w:rPr>
            <w:rFonts w:ascii="Arial" w:hAnsi="Arial" w:cs="Arial"/>
            <w:sz w:val="24"/>
            <w:szCs w:val="24"/>
          </w:rPr>
          <w:t xml:space="preserve">Update, as necessary, the IALA </w:t>
        </w:r>
        <w:del w:id="119" w:author="WDKautz" w:date="2012-09-14T07:24:00Z">
          <w:r w:rsidRPr="008F66EE" w:rsidDel="008F66EE">
            <w:rPr>
              <w:rFonts w:ascii="Arial" w:hAnsi="Arial" w:cs="Arial"/>
              <w:sz w:val="24"/>
              <w:szCs w:val="24"/>
              <w:highlight w:val="yellow"/>
              <w:rPrChange w:id="120" w:author="WDKautz" w:date="2012-09-14T07:29:00Z">
                <w:rPr>
                  <w:rFonts w:ascii="Arial" w:hAnsi="Arial" w:cs="Arial"/>
                  <w:sz w:val="24"/>
                  <w:szCs w:val="24"/>
                </w:rPr>
              </w:rPrChange>
            </w:rPr>
            <w:delText xml:space="preserve">World-Wide Radio Communication Plan (IALA WWRCP) </w:delText>
          </w:r>
        </w:del>
      </w:ins>
      <w:ins w:id="121" w:author="WDKautz" w:date="2012-09-14T07:24:00Z">
        <w:r w:rsidR="008F66EE" w:rsidRPr="008F66EE">
          <w:rPr>
            <w:rFonts w:ascii="Arial" w:hAnsi="Arial" w:cs="Arial"/>
            <w:sz w:val="24"/>
            <w:szCs w:val="24"/>
            <w:highlight w:val="yellow"/>
            <w:rPrChange w:id="122" w:author="WDKautz" w:date="2012-09-14T07:29:00Z">
              <w:rPr>
                <w:rFonts w:ascii="Arial" w:hAnsi="Arial" w:cs="Arial"/>
                <w:sz w:val="24"/>
                <w:szCs w:val="24"/>
              </w:rPr>
            </w:rPrChange>
          </w:rPr>
          <w:t xml:space="preserve"> Maritime Radio Communications Plan (MRCP)</w:t>
        </w:r>
        <w:r w:rsidR="008F66EE">
          <w:rPr>
            <w:rFonts w:ascii="Arial" w:hAnsi="Arial" w:cs="Arial"/>
            <w:sz w:val="24"/>
            <w:szCs w:val="24"/>
          </w:rPr>
          <w:t xml:space="preserve"> </w:t>
        </w:r>
      </w:ins>
      <w:ins w:id="123" w:author="William R Cairns" w:date="2012-09-06T12:41:00Z">
        <w:r>
          <w:rPr>
            <w:rFonts w:ascii="Arial" w:hAnsi="Arial" w:cs="Arial"/>
            <w:sz w:val="24"/>
            <w:szCs w:val="24"/>
          </w:rPr>
          <w:t>and submit for consideration by the e-NAV Committee.</w:t>
        </w:r>
      </w:ins>
    </w:p>
    <w:p w:rsidR="00640826" w:rsidRPr="008F66EE" w:rsidRDefault="009B4236" w:rsidP="00640826">
      <w:pPr>
        <w:pStyle w:val="ListParagraph"/>
        <w:numPr>
          <w:ilvl w:val="0"/>
          <w:numId w:val="4"/>
        </w:numPr>
        <w:rPr>
          <w:ins w:id="124" w:author="William R Cairns" w:date="2012-09-06T12:41:00Z"/>
          <w:rFonts w:ascii="Arial" w:hAnsi="Arial" w:cs="Arial"/>
          <w:sz w:val="24"/>
          <w:szCs w:val="24"/>
          <w:highlight w:val="yellow"/>
          <w:rPrChange w:id="125" w:author="WDKautz" w:date="2012-09-14T07:29:00Z">
            <w:rPr>
              <w:ins w:id="126" w:author="William R Cairns" w:date="2012-09-06T12:41:00Z"/>
              <w:rFonts w:ascii="Arial" w:hAnsi="Arial" w:cs="Arial"/>
              <w:sz w:val="24"/>
              <w:szCs w:val="24"/>
            </w:rPr>
          </w:rPrChange>
        </w:rPr>
      </w:pPr>
      <w:ins w:id="127" w:author="William R Cairns" w:date="2012-09-06T12:41:00Z">
        <w:r>
          <w:rPr>
            <w:rFonts w:ascii="Arial" w:hAnsi="Arial" w:cs="Arial"/>
            <w:sz w:val="24"/>
            <w:szCs w:val="24"/>
          </w:rPr>
          <w:t xml:space="preserve">Draw from that plan any submissions needed by national administrations to </w:t>
        </w:r>
        <w:r w:rsidRPr="008F66EE">
          <w:rPr>
            <w:rFonts w:ascii="Arial" w:hAnsi="Arial" w:cs="Arial"/>
            <w:sz w:val="24"/>
            <w:szCs w:val="24"/>
            <w:highlight w:val="yellow"/>
            <w:rPrChange w:id="128" w:author="WDKautz" w:date="2012-09-14T07:29:00Z">
              <w:rPr>
                <w:rFonts w:ascii="Arial" w:hAnsi="Arial" w:cs="Arial"/>
                <w:sz w:val="24"/>
                <w:szCs w:val="24"/>
              </w:rPr>
            </w:rPrChange>
          </w:rPr>
          <w:t>WRC-1</w:t>
        </w:r>
      </w:ins>
      <w:ins w:id="129" w:author="WDKautz" w:date="2012-09-14T07:25:00Z">
        <w:r w:rsidR="008F66EE" w:rsidRPr="008F66EE">
          <w:rPr>
            <w:rFonts w:ascii="Arial" w:hAnsi="Arial" w:cs="Arial"/>
            <w:sz w:val="24"/>
            <w:szCs w:val="24"/>
            <w:highlight w:val="yellow"/>
            <w:rPrChange w:id="130" w:author="WDKautz" w:date="2012-09-14T07:29:00Z">
              <w:rPr>
                <w:rFonts w:ascii="Arial" w:hAnsi="Arial" w:cs="Arial"/>
                <w:sz w:val="24"/>
                <w:szCs w:val="24"/>
              </w:rPr>
            </w:rPrChange>
          </w:rPr>
          <w:t>5</w:t>
        </w:r>
      </w:ins>
      <w:ins w:id="131" w:author="William R Cairns" w:date="2012-09-06T12:41:00Z">
        <w:del w:id="132" w:author="WDKautz" w:date="2012-09-14T07:25:00Z">
          <w:r w:rsidRPr="008F66EE" w:rsidDel="008F66EE">
            <w:rPr>
              <w:rFonts w:ascii="Arial" w:hAnsi="Arial" w:cs="Arial"/>
              <w:sz w:val="24"/>
              <w:szCs w:val="24"/>
              <w:highlight w:val="yellow"/>
              <w:rPrChange w:id="133" w:author="WDKautz" w:date="2012-09-14T07:29:00Z">
                <w:rPr>
                  <w:rFonts w:ascii="Arial" w:hAnsi="Arial" w:cs="Arial"/>
                  <w:sz w:val="24"/>
                  <w:szCs w:val="24"/>
                </w:rPr>
              </w:rPrChange>
            </w:rPr>
            <w:delText>2</w:delText>
          </w:r>
        </w:del>
        <w:r w:rsidRPr="008F66EE">
          <w:rPr>
            <w:rFonts w:ascii="Arial" w:hAnsi="Arial" w:cs="Arial"/>
            <w:sz w:val="24"/>
            <w:szCs w:val="24"/>
            <w:highlight w:val="yellow"/>
            <w:rPrChange w:id="134" w:author="WDKautz" w:date="2012-09-14T07:29:00Z">
              <w:rPr>
                <w:rFonts w:ascii="Arial" w:hAnsi="Arial" w:cs="Arial"/>
                <w:sz w:val="24"/>
                <w:szCs w:val="24"/>
              </w:rPr>
            </w:rPrChange>
          </w:rPr>
          <w:t xml:space="preserve"> and WRC-1</w:t>
        </w:r>
      </w:ins>
      <w:ins w:id="135" w:author="WDKautz" w:date="2012-09-14T07:25:00Z">
        <w:r w:rsidR="008F66EE" w:rsidRPr="008F66EE">
          <w:rPr>
            <w:rFonts w:ascii="Arial" w:hAnsi="Arial" w:cs="Arial"/>
            <w:sz w:val="24"/>
            <w:szCs w:val="24"/>
            <w:highlight w:val="yellow"/>
            <w:rPrChange w:id="136" w:author="WDKautz" w:date="2012-09-14T07:29:00Z">
              <w:rPr>
                <w:rFonts w:ascii="Arial" w:hAnsi="Arial" w:cs="Arial"/>
                <w:sz w:val="24"/>
                <w:szCs w:val="24"/>
              </w:rPr>
            </w:rPrChange>
          </w:rPr>
          <w:t>8</w:t>
        </w:r>
      </w:ins>
      <w:ins w:id="137" w:author="William R Cairns" w:date="2012-09-06T12:41:00Z">
        <w:del w:id="138" w:author="WDKautz" w:date="2012-09-14T07:25:00Z">
          <w:r w:rsidRPr="008F66EE" w:rsidDel="008F66EE">
            <w:rPr>
              <w:rFonts w:ascii="Arial" w:hAnsi="Arial" w:cs="Arial"/>
              <w:sz w:val="24"/>
              <w:szCs w:val="24"/>
              <w:highlight w:val="yellow"/>
              <w:rPrChange w:id="139" w:author="WDKautz" w:date="2012-09-14T07:29:00Z">
                <w:rPr>
                  <w:rFonts w:ascii="Arial" w:hAnsi="Arial" w:cs="Arial"/>
                  <w:sz w:val="24"/>
                  <w:szCs w:val="24"/>
                </w:rPr>
              </w:rPrChange>
            </w:rPr>
            <w:delText>6</w:delText>
          </w:r>
        </w:del>
        <w:r w:rsidRPr="008F66EE">
          <w:rPr>
            <w:rFonts w:ascii="Arial" w:hAnsi="Arial" w:cs="Arial"/>
            <w:sz w:val="24"/>
            <w:szCs w:val="24"/>
            <w:highlight w:val="yellow"/>
            <w:rPrChange w:id="140" w:author="WDKautz" w:date="2012-09-14T07:29:00Z">
              <w:rPr>
                <w:rFonts w:ascii="Arial" w:hAnsi="Arial" w:cs="Arial"/>
                <w:sz w:val="24"/>
                <w:szCs w:val="24"/>
              </w:rPr>
            </w:rPrChange>
          </w:rPr>
          <w:t>.</w:t>
        </w:r>
      </w:ins>
    </w:p>
    <w:p w:rsidR="00640826" w:rsidRPr="00FD26F2" w:rsidRDefault="009B4236" w:rsidP="00640826">
      <w:pPr>
        <w:pStyle w:val="ListParagraph"/>
        <w:numPr>
          <w:ilvl w:val="0"/>
          <w:numId w:val="4"/>
        </w:numPr>
        <w:rPr>
          <w:ins w:id="141" w:author="William R Cairns" w:date="2012-09-06T12:41:00Z"/>
          <w:rFonts w:ascii="Arial" w:hAnsi="Arial" w:cs="Arial"/>
          <w:sz w:val="24"/>
          <w:szCs w:val="24"/>
        </w:rPr>
      </w:pPr>
      <w:ins w:id="142" w:author="William R Cairns" w:date="2012-09-06T12:41:00Z">
        <w:r>
          <w:rPr>
            <w:rFonts w:ascii="Arial" w:hAnsi="Arial" w:cs="Arial"/>
            <w:sz w:val="24"/>
            <w:szCs w:val="24"/>
          </w:rPr>
          <w:t xml:space="preserve">Liaison with IMO and ITU WP5B, as necessary, to share study information in support of eNav and GMDSS communications requirements. </w:t>
        </w:r>
      </w:ins>
    </w:p>
    <w:p w:rsidR="00506770" w:rsidRPr="00FD26F2" w:rsidRDefault="009B4236" w:rsidP="00640826">
      <w:pPr>
        <w:pStyle w:val="ListParagraph"/>
        <w:numPr>
          <w:ilvl w:val="0"/>
          <w:numId w:val="4"/>
        </w:numPr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>Review and update the relevant IALA documentation on AIS, including adaption to the e-Navigation documentation terminology and structure.</w:t>
      </w:r>
    </w:p>
    <w:p w:rsidR="00506770" w:rsidRPr="00FD26F2" w:rsidRDefault="009B4236" w:rsidP="00640826">
      <w:pPr>
        <w:pStyle w:val="ListParagraph"/>
        <w:numPr>
          <w:ilvl w:val="0"/>
          <w:numId w:val="4"/>
        </w:numPr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>Coordinate input to IMO, ITU, IEC and RTCM regarding AIS, taking into account the future roll of AIS in e-Navigation</w:t>
      </w:r>
    </w:p>
    <w:p w:rsidR="00506770" w:rsidRPr="00FD26F2" w:rsidRDefault="009B4236" w:rsidP="00640826">
      <w:pPr>
        <w:pStyle w:val="ListParagraph"/>
        <w:numPr>
          <w:ilvl w:val="0"/>
          <w:numId w:val="4"/>
        </w:numPr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>Monitor and contribute to the development of AIS, including the next generation of AIS.</w:t>
      </w:r>
    </w:p>
    <w:p w:rsidR="00506770" w:rsidRPr="00FD26F2" w:rsidRDefault="009B4236" w:rsidP="00640826">
      <w:pPr>
        <w:pStyle w:val="ListParagraph"/>
        <w:numPr>
          <w:ilvl w:val="0"/>
          <w:numId w:val="4"/>
        </w:numPr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lastRenderedPageBreak/>
        <w:t>Monitor developments in the technical definition of AIS stations at IEC, satellite detection of AIS and terrestrial long range AIS.</w:t>
      </w:r>
    </w:p>
    <w:p w:rsidR="0077476C" w:rsidRPr="00FD26F2" w:rsidRDefault="009B4236" w:rsidP="00640826">
      <w:pPr>
        <w:pStyle w:val="ListParagraph"/>
        <w:numPr>
          <w:ilvl w:val="0"/>
          <w:numId w:val="4"/>
        </w:numPr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>Continuously update  and publish the Technical Clarifications to ITU Technical Characteristics on AIS (ITU-R M.1371)</w:t>
      </w:r>
    </w:p>
    <w:p w:rsidR="00506770" w:rsidRPr="00FD26F2" w:rsidDel="00742B17" w:rsidRDefault="009B4236" w:rsidP="00640826">
      <w:pPr>
        <w:pStyle w:val="ListParagraph"/>
        <w:numPr>
          <w:ilvl w:val="0"/>
          <w:numId w:val="4"/>
        </w:numPr>
        <w:rPr>
          <w:del w:id="143" w:author="William R Cairns" w:date="2012-09-06T12:49:00Z"/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 xml:space="preserve">Monitor the use of AIS in Polar Regions (e.g. AIS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AtoN</w:t>
      </w:r>
      <w:proofErr w:type="spellEnd"/>
      <w:r>
        <w:rPr>
          <w:rFonts w:ascii="Arial" w:hAnsi="Arial" w:cs="Arial"/>
          <w:sz w:val="24"/>
          <w:szCs w:val="24"/>
          <w:lang w:val="en-US"/>
        </w:rPr>
        <w:t>)</w:t>
      </w:r>
    </w:p>
    <w:p w:rsidR="00742B17" w:rsidRPr="00FD26F2" w:rsidRDefault="00C317EC" w:rsidP="00742B17">
      <w:pPr>
        <w:rPr>
          <w:ins w:id="144" w:author="William R Cairns" w:date="2012-09-06T12:48:00Z"/>
          <w:rFonts w:ascii="Arial" w:hAnsi="Arial" w:cs="Arial"/>
          <w:b/>
          <w:bCs/>
          <w:sz w:val="24"/>
          <w:szCs w:val="24"/>
        </w:rPr>
      </w:pPr>
      <w:ins w:id="145" w:author="William R Cairns" w:date="2012-09-10T10:16:00Z">
        <w:r>
          <w:rPr>
            <w:rFonts w:ascii="Arial" w:hAnsi="Arial" w:cs="Arial"/>
            <w:b/>
            <w:bCs/>
            <w:sz w:val="24"/>
            <w:szCs w:val="24"/>
          </w:rPr>
          <w:t>Deliverables</w:t>
        </w:r>
      </w:ins>
    </w:p>
    <w:p w:rsidR="00742B17" w:rsidRPr="00FD26F2" w:rsidRDefault="00742B17" w:rsidP="00742B17">
      <w:pPr>
        <w:rPr>
          <w:ins w:id="146" w:author="William R Cairns" w:date="2012-09-06T12:48:00Z"/>
          <w:rFonts w:ascii="Arial" w:hAnsi="Arial" w:cs="Arial"/>
          <w:sz w:val="24"/>
          <w:szCs w:val="24"/>
        </w:rPr>
      </w:pPr>
      <w:ins w:id="147" w:author="William R Cairns" w:date="2012-09-06T12:48:00Z">
        <w:r w:rsidRPr="00FD26F2">
          <w:rPr>
            <w:rFonts w:ascii="Arial" w:hAnsi="Arial" w:cs="Arial"/>
            <w:sz w:val="24"/>
            <w:szCs w:val="24"/>
          </w:rPr>
          <w:t xml:space="preserve">IALA Members to influence their national inputs to the anticipated </w:t>
        </w:r>
        <w:r w:rsidRPr="008F66EE">
          <w:rPr>
            <w:rFonts w:ascii="Arial" w:hAnsi="Arial" w:cs="Arial"/>
            <w:sz w:val="24"/>
            <w:szCs w:val="24"/>
            <w:highlight w:val="yellow"/>
            <w:rPrChange w:id="148" w:author="WDKautz" w:date="2012-09-14T07:29:00Z">
              <w:rPr>
                <w:rFonts w:ascii="Arial" w:hAnsi="Arial" w:cs="Arial"/>
                <w:sz w:val="24"/>
                <w:szCs w:val="24"/>
              </w:rPr>
            </w:rPrChange>
          </w:rPr>
          <w:t>WRC-1</w:t>
        </w:r>
      </w:ins>
      <w:ins w:id="149" w:author="WDKautz" w:date="2012-09-14T07:25:00Z">
        <w:r w:rsidR="008F66EE" w:rsidRPr="008F66EE">
          <w:rPr>
            <w:rFonts w:ascii="Arial" w:hAnsi="Arial" w:cs="Arial"/>
            <w:sz w:val="24"/>
            <w:szCs w:val="24"/>
            <w:highlight w:val="yellow"/>
            <w:rPrChange w:id="150" w:author="WDKautz" w:date="2012-09-14T07:29:00Z">
              <w:rPr>
                <w:rFonts w:ascii="Arial" w:hAnsi="Arial" w:cs="Arial"/>
                <w:sz w:val="24"/>
                <w:szCs w:val="24"/>
              </w:rPr>
            </w:rPrChange>
          </w:rPr>
          <w:t>5</w:t>
        </w:r>
      </w:ins>
      <w:ins w:id="151" w:author="William R Cairns" w:date="2012-09-06T12:48:00Z">
        <w:del w:id="152" w:author="WDKautz" w:date="2012-09-14T07:25:00Z">
          <w:r w:rsidRPr="008F66EE" w:rsidDel="008F66EE">
            <w:rPr>
              <w:rFonts w:ascii="Arial" w:hAnsi="Arial" w:cs="Arial"/>
              <w:sz w:val="24"/>
              <w:szCs w:val="24"/>
              <w:highlight w:val="yellow"/>
              <w:rPrChange w:id="153" w:author="WDKautz" w:date="2012-09-14T07:29:00Z">
                <w:rPr>
                  <w:rFonts w:ascii="Arial" w:hAnsi="Arial" w:cs="Arial"/>
                  <w:sz w:val="24"/>
                  <w:szCs w:val="24"/>
                </w:rPr>
              </w:rPrChange>
            </w:rPr>
            <w:delText>6</w:delText>
          </w:r>
        </w:del>
        <w:r w:rsidRPr="00FD26F2">
          <w:rPr>
            <w:rFonts w:ascii="Arial" w:hAnsi="Arial" w:cs="Arial"/>
            <w:sz w:val="24"/>
            <w:szCs w:val="24"/>
          </w:rPr>
          <w:t xml:space="preserve"> agenda items for GMDSS Modernization and e</w:t>
        </w:r>
      </w:ins>
      <w:ins w:id="154" w:author="William R Cairns" w:date="2012-09-06T12:51:00Z">
        <w:r w:rsidRPr="00FD26F2">
          <w:rPr>
            <w:rFonts w:ascii="Arial" w:hAnsi="Arial" w:cs="Arial"/>
            <w:sz w:val="24"/>
            <w:szCs w:val="24"/>
          </w:rPr>
          <w:t>-</w:t>
        </w:r>
      </w:ins>
      <w:ins w:id="155" w:author="William R Cairns" w:date="2012-09-06T12:48:00Z">
        <w:r w:rsidRPr="00FD26F2">
          <w:rPr>
            <w:rFonts w:ascii="Arial" w:hAnsi="Arial" w:cs="Arial"/>
            <w:sz w:val="24"/>
            <w:szCs w:val="24"/>
          </w:rPr>
          <w:t>Nav</w:t>
        </w:r>
      </w:ins>
      <w:ins w:id="156" w:author="William R Cairns" w:date="2012-09-06T12:51:00Z">
        <w:r w:rsidRPr="00FD26F2">
          <w:rPr>
            <w:rFonts w:ascii="Arial" w:hAnsi="Arial" w:cs="Arial"/>
            <w:sz w:val="24"/>
            <w:szCs w:val="24"/>
          </w:rPr>
          <w:t>igation</w:t>
        </w:r>
      </w:ins>
      <w:ins w:id="157" w:author="William R Cairns" w:date="2012-09-06T12:48:00Z">
        <w:r w:rsidRPr="00FD26F2">
          <w:rPr>
            <w:rFonts w:ascii="Arial" w:hAnsi="Arial" w:cs="Arial"/>
            <w:sz w:val="24"/>
            <w:szCs w:val="24"/>
          </w:rPr>
          <w:t>.</w:t>
        </w:r>
      </w:ins>
      <w:ins w:id="158" w:author="William R Cairns" w:date="2012-09-10T10:17:00Z">
        <w:r w:rsidR="00C317EC">
          <w:rPr>
            <w:rFonts w:ascii="Arial" w:hAnsi="Arial" w:cs="Arial"/>
            <w:sz w:val="24"/>
            <w:szCs w:val="24"/>
          </w:rPr>
          <w:t xml:space="preserve">  Updates to the Maritime Radio Communication Plan and relevant AIS guidelines and recommendations.</w:t>
        </w:r>
      </w:ins>
    </w:p>
    <w:p w:rsidR="009223C6" w:rsidRPr="00FD26F2" w:rsidRDefault="009223C6" w:rsidP="007727CB">
      <w:pPr>
        <w:rPr>
          <w:rFonts w:ascii="Arial" w:hAnsi="Arial" w:cs="Arial"/>
          <w:sz w:val="24"/>
          <w:szCs w:val="24"/>
          <w:lang w:val="en-US"/>
        </w:rPr>
      </w:pPr>
      <w:r w:rsidRPr="00FD26F2">
        <w:rPr>
          <w:rFonts w:ascii="Arial" w:hAnsi="Arial" w:cs="Arial"/>
          <w:sz w:val="24"/>
          <w:szCs w:val="24"/>
          <w:lang w:val="en-US"/>
        </w:rPr>
        <w:t>.</w:t>
      </w:r>
    </w:p>
    <w:sectPr w:rsidR="009223C6" w:rsidRPr="00FD26F2" w:rsidSect="000A2C50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017AB" w:rsidRDefault="00A017AB" w:rsidP="008863CA">
      <w:pPr>
        <w:spacing w:after="0" w:line="240" w:lineRule="auto"/>
      </w:pPr>
      <w:r>
        <w:separator/>
      </w:r>
    </w:p>
  </w:endnote>
  <w:endnote w:type="continuationSeparator" w:id="0">
    <w:p w:rsidR="00A017AB" w:rsidRDefault="00A017AB" w:rsidP="008863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017AB" w:rsidRDefault="00A017AB" w:rsidP="008863CA">
      <w:pPr>
        <w:spacing w:after="0" w:line="240" w:lineRule="auto"/>
      </w:pPr>
      <w:r>
        <w:separator/>
      </w:r>
    </w:p>
  </w:footnote>
  <w:footnote w:type="continuationSeparator" w:id="0">
    <w:p w:rsidR="00A017AB" w:rsidRDefault="00A017AB" w:rsidP="008863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584F" w:rsidRPr="0013584F" w:rsidRDefault="0013584F" w:rsidP="0013584F">
    <w:pPr>
      <w:pStyle w:val="Header"/>
      <w:jc w:val="right"/>
      <w:rPr>
        <w:rFonts w:ascii="Arial" w:hAnsi="Arial" w:cs="Arial"/>
      </w:rPr>
    </w:pPr>
    <w:r w:rsidRPr="0013584F">
      <w:rPr>
        <w:rFonts w:ascii="Arial" w:hAnsi="Arial" w:cs="Arial"/>
      </w:rPr>
      <w:t>e-NAV12/40</w:t>
    </w:r>
    <w:ins w:id="159" w:author="William R Cairns" w:date="2012-09-06T12:32:00Z">
      <w:r w:rsidR="00640826">
        <w:rPr>
          <w:rFonts w:ascii="Arial" w:hAnsi="Arial" w:cs="Arial"/>
        </w:rPr>
        <w:t xml:space="preserve"> rev1</w:t>
      </w:r>
    </w:ins>
  </w:p>
  <w:p w:rsidR="008863CA" w:rsidRPr="0013584F" w:rsidRDefault="0013584F" w:rsidP="0013584F">
    <w:pPr>
      <w:pStyle w:val="Header"/>
      <w:jc w:val="right"/>
      <w:rPr>
        <w:rFonts w:ascii="Arial" w:hAnsi="Arial" w:cs="Arial"/>
      </w:rPr>
    </w:pPr>
    <w:r w:rsidRPr="0013584F">
      <w:rPr>
        <w:rFonts w:ascii="Arial" w:hAnsi="Arial" w:cs="Arial"/>
      </w:rPr>
      <w:t xml:space="preserve">Formerly </w:t>
    </w:r>
    <w:r w:rsidR="00D75606" w:rsidRPr="0013584F">
      <w:rPr>
        <w:rFonts w:ascii="Arial" w:hAnsi="Arial" w:cs="Arial"/>
      </w:rPr>
      <w:t>e-NAV11/</w:t>
    </w:r>
    <w:r w:rsidR="001E717A" w:rsidRPr="0013584F">
      <w:rPr>
        <w:rFonts w:ascii="Arial" w:hAnsi="Arial" w:cs="Arial"/>
      </w:rPr>
      <w:t>20</w:t>
    </w:r>
    <w:r w:rsidR="00D75606" w:rsidRPr="0013584F">
      <w:rPr>
        <w:rFonts w:ascii="Arial" w:hAnsi="Arial" w:cs="Arial"/>
      </w:rPr>
      <w:t>/3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F469D2"/>
    <w:multiLevelType w:val="hybridMultilevel"/>
    <w:tmpl w:val="CB2C06E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CC7A2D"/>
    <w:multiLevelType w:val="hybridMultilevel"/>
    <w:tmpl w:val="B4A6F3C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3F90415D"/>
    <w:multiLevelType w:val="hybridMultilevel"/>
    <w:tmpl w:val="24E60E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C963AB0"/>
    <w:multiLevelType w:val="hybridMultilevel"/>
    <w:tmpl w:val="3DF413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CA91FE3"/>
    <w:multiLevelType w:val="hybridMultilevel"/>
    <w:tmpl w:val="A70A96A0"/>
    <w:lvl w:ilvl="0" w:tplc="041D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080" w:hanging="360"/>
      </w:pPr>
    </w:lvl>
    <w:lvl w:ilvl="2" w:tplc="041D001B" w:tentative="1">
      <w:start w:val="1"/>
      <w:numFmt w:val="lowerRoman"/>
      <w:lvlText w:val="%3."/>
      <w:lvlJc w:val="right"/>
      <w:pPr>
        <w:ind w:left="1800" w:hanging="180"/>
      </w:pPr>
    </w:lvl>
    <w:lvl w:ilvl="3" w:tplc="041D000F" w:tentative="1">
      <w:start w:val="1"/>
      <w:numFmt w:val="decimal"/>
      <w:lvlText w:val="%4."/>
      <w:lvlJc w:val="left"/>
      <w:pPr>
        <w:ind w:left="2520" w:hanging="360"/>
      </w:pPr>
    </w:lvl>
    <w:lvl w:ilvl="4" w:tplc="041D0019" w:tentative="1">
      <w:start w:val="1"/>
      <w:numFmt w:val="lowerLetter"/>
      <w:lvlText w:val="%5."/>
      <w:lvlJc w:val="left"/>
      <w:pPr>
        <w:ind w:left="3240" w:hanging="360"/>
      </w:pPr>
    </w:lvl>
    <w:lvl w:ilvl="5" w:tplc="041D001B" w:tentative="1">
      <w:start w:val="1"/>
      <w:numFmt w:val="lowerRoman"/>
      <w:lvlText w:val="%6."/>
      <w:lvlJc w:val="right"/>
      <w:pPr>
        <w:ind w:left="3960" w:hanging="180"/>
      </w:pPr>
    </w:lvl>
    <w:lvl w:ilvl="6" w:tplc="041D000F" w:tentative="1">
      <w:start w:val="1"/>
      <w:numFmt w:val="decimal"/>
      <w:lvlText w:val="%7."/>
      <w:lvlJc w:val="left"/>
      <w:pPr>
        <w:ind w:left="4680" w:hanging="360"/>
      </w:pPr>
    </w:lvl>
    <w:lvl w:ilvl="7" w:tplc="041D0019" w:tentative="1">
      <w:start w:val="1"/>
      <w:numFmt w:val="lowerLetter"/>
      <w:lvlText w:val="%8."/>
      <w:lvlJc w:val="left"/>
      <w:pPr>
        <w:ind w:left="5400" w:hanging="360"/>
      </w:pPr>
    </w:lvl>
    <w:lvl w:ilvl="8" w:tplc="041D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trackRevision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docVars>
    <w:docVar w:name="DocumentSaved" w:val="True"/>
  </w:docVars>
  <w:rsids>
    <w:rsidRoot w:val="007727CB"/>
    <w:rsid w:val="00061D73"/>
    <w:rsid w:val="000A2C50"/>
    <w:rsid w:val="000F1C8D"/>
    <w:rsid w:val="00113FB8"/>
    <w:rsid w:val="0013584F"/>
    <w:rsid w:val="001E717A"/>
    <w:rsid w:val="00421115"/>
    <w:rsid w:val="004654A9"/>
    <w:rsid w:val="00506770"/>
    <w:rsid w:val="005744F5"/>
    <w:rsid w:val="005D070D"/>
    <w:rsid w:val="006108F0"/>
    <w:rsid w:val="00640826"/>
    <w:rsid w:val="0065208A"/>
    <w:rsid w:val="006C5A39"/>
    <w:rsid w:val="00717B8D"/>
    <w:rsid w:val="00742B17"/>
    <w:rsid w:val="00762406"/>
    <w:rsid w:val="007727CB"/>
    <w:rsid w:val="0077476C"/>
    <w:rsid w:val="00802DBA"/>
    <w:rsid w:val="008863CA"/>
    <w:rsid w:val="008E1F4C"/>
    <w:rsid w:val="008F66EE"/>
    <w:rsid w:val="009223C6"/>
    <w:rsid w:val="009B4236"/>
    <w:rsid w:val="00A017AB"/>
    <w:rsid w:val="00A07507"/>
    <w:rsid w:val="00AB0442"/>
    <w:rsid w:val="00AC1CCE"/>
    <w:rsid w:val="00AC407F"/>
    <w:rsid w:val="00AF7F37"/>
    <w:rsid w:val="00B877A4"/>
    <w:rsid w:val="00C317EC"/>
    <w:rsid w:val="00D75606"/>
    <w:rsid w:val="00DA0B18"/>
    <w:rsid w:val="00E21D7F"/>
    <w:rsid w:val="00E464F3"/>
    <w:rsid w:val="00F55957"/>
    <w:rsid w:val="00F62E6A"/>
    <w:rsid w:val="00FD1380"/>
    <w:rsid w:val="00FD26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2C5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06770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8863C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8863CA"/>
  </w:style>
  <w:style w:type="paragraph" w:styleId="Footer">
    <w:name w:val="footer"/>
    <w:basedOn w:val="Normal"/>
    <w:link w:val="FooterChar"/>
    <w:uiPriority w:val="99"/>
    <w:unhideWhenUsed/>
    <w:rsid w:val="008863C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863CA"/>
  </w:style>
  <w:style w:type="paragraph" w:styleId="BalloonText">
    <w:name w:val="Balloon Text"/>
    <w:basedOn w:val="Normal"/>
    <w:link w:val="BalloonTextChar"/>
    <w:uiPriority w:val="99"/>
    <w:semiHidden/>
    <w:unhideWhenUsed/>
    <w:rsid w:val="006408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0826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64082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en-US"/>
    </w:rPr>
  </w:style>
  <w:style w:type="paragraph" w:styleId="BodyText">
    <w:name w:val="Body Text"/>
    <w:basedOn w:val="Default"/>
    <w:next w:val="Default"/>
    <w:link w:val="BodyTextChar"/>
    <w:uiPriority w:val="99"/>
    <w:rsid w:val="00640826"/>
    <w:rPr>
      <w:color w:val="auto"/>
    </w:rPr>
  </w:style>
  <w:style w:type="character" w:customStyle="1" w:styleId="BodyTextChar">
    <w:name w:val="Body Text Char"/>
    <w:basedOn w:val="DefaultParagraphFont"/>
    <w:link w:val="BodyText"/>
    <w:uiPriority w:val="99"/>
    <w:rsid w:val="00640826"/>
    <w:rPr>
      <w:rFonts w:ascii="Arial" w:eastAsia="Times New Roman" w:hAnsi="Arial" w:cs="Arial"/>
      <w:sz w:val="24"/>
      <w:szCs w:val="24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DA0B1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A0B1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A0B1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A0B1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A0B18"/>
    <w:rPr>
      <w:b/>
      <w:bCs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853</Words>
  <Characters>4864</Characters>
  <Application>Microsoft Office Word</Application>
  <DocSecurity>0</DocSecurity>
  <Lines>40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2" baseType="lpstr">
      <vt:lpstr/>
      <vt:lpstr/>
    </vt:vector>
  </TitlesOfParts>
  <Company>Sjöfartsverket</Company>
  <LinksUpToDate>false</LinksUpToDate>
  <CharactersWithSpaces>5706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Rolf Zetterberg</dc:creator>
  <cp:lastModifiedBy>WDKautz</cp:lastModifiedBy>
  <cp:revision>2</cp:revision>
  <dcterms:created xsi:type="dcterms:W3CDTF">2012-09-14T11:42:00Z</dcterms:created>
  <dcterms:modified xsi:type="dcterms:W3CDTF">2012-09-14T11:42:00Z</dcterms:modified>
</cp:coreProperties>
</file>